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F1" w:rsidRDefault="00215DF1" w:rsidP="002E73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5DF1" w:rsidRPr="00281B84" w:rsidRDefault="00215DF1" w:rsidP="00281B8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E738E">
        <w:rPr>
          <w:rFonts w:ascii="Times New Roman" w:hAnsi="Times New Roman" w:cs="Times New Roman"/>
          <w:sz w:val="28"/>
          <w:szCs w:val="28"/>
        </w:rPr>
        <w:t xml:space="preserve">Информация о составе педагогических (научно-педагогических) работников </w:t>
      </w:r>
      <w:r w:rsidRPr="004140D0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высшего образования – программы </w:t>
      </w:r>
      <w:r>
        <w:rPr>
          <w:rFonts w:ascii="Times New Roman" w:hAnsi="Times New Roman" w:cs="Times New Roman"/>
          <w:sz w:val="28"/>
          <w:szCs w:val="28"/>
        </w:rPr>
        <w:t xml:space="preserve">бакалавриата 44.03.02 Психолого-педагогическое образование, направленность  </w:t>
      </w:r>
      <w:r w:rsidRPr="00281B84">
        <w:rPr>
          <w:rFonts w:ascii="Times New Roman" w:hAnsi="Times New Roman" w:cs="Times New Roman"/>
          <w:sz w:val="20"/>
          <w:szCs w:val="20"/>
        </w:rPr>
        <w:t>«Психология  и педагогика специального и инклюзивного образования»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418"/>
        <w:gridCol w:w="1417"/>
        <w:gridCol w:w="1134"/>
        <w:gridCol w:w="1843"/>
        <w:gridCol w:w="992"/>
        <w:gridCol w:w="1134"/>
        <w:gridCol w:w="1559"/>
        <w:gridCol w:w="2127"/>
        <w:gridCol w:w="850"/>
        <w:gridCol w:w="928"/>
      </w:tblGrid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Ф.И.О. преподавателя, реализующего программу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Должность преподавателя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Перечень преподаваемых дисциплин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Ученая степень педагогического работника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Ученое звание педагогического работника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подготовки и специальность педагогического работника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Сведения о повышении квалификации и профессиональной переподготовке педагогического работника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Общий стаж работы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Стаж работы педагогического работника по специальности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Хакунова Фатимет Пшимафовна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Декан факультета педагогики и психологии.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педагогической психологии. Профессор.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Методология и методы психолого-педагогических исследований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Свидетельство от 04.05.2014 г. «Причерноморский декадник по психотерапии, практической и консультативной психологии» 36 ч. Общероссийская профессиональная психотерапевтическая лига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2.Удостоверение о повышении квалификации 012842 №408.15.14/4959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АутлеваАсиеНурбиевна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Зав. кафедрой педагогики и педагогических технологий. Доцент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социальной компетентности у детей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литературы, адыгейского языка и литературы.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 1226 от 27.06.2013 г. «Методология и методика научного исследования» 72 ч. ФГБОУ ВО «АГУ».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012845№408.15.14/4962 от 16.01.2015 г.  «Использование электронных информационных ресурсов в организации научной деятельности» ФГФО УВО «Южный Федеральный университет».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012405120058 № 2229 от 15.01.2018  г. «Методология и методика научного исследования» 72 ч. ФГБОУ ВО «АГУ».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Асламазова Лилия Артуровна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История специальной педагогики и психологии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детей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Специальная психология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Нейропсихология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Организация ранней помощи детям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Технологии психокоррекционной помощи детям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Обучение и воспитание детей с эмоциональными и поведенческими расстройствами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Профилактика суицидального поведения в образовательной среде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Психолого-педагогическая реабилитация детей, оставшихся без попечения родителей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семьи, воспитывающей ребенка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Особенности работы с детьми с расстройствами аутистического спектра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Обучение и воспитание детей с нарушениями опорно-двигательного аппарата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сопровождение детей с тяжелыми и множественными нарушениями развития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Практикум по психоконсультированию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Сертификат Европейской Федерации Психологических Ассоциаций в области психологии образования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B4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-012630-201712 от 25.12.2017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342406083388 № 2987 от 11.09.2017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342406084969 № 1988 от 30.08.2017 г. «Судебная и внесудебная психологическая экспертиза детско- родительских отношений» 144 ч. АНО ДПО «ВГАППССС»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180001393548 №3646 от 21.07.2017 г. «Организационно- методическое сопровождение семейного устройства детей и сопровождения семей (подростки, сиблинги, дети с ОВЗ» 72 ч. ФГБНУ «Институт управления образованием Российской академии образования».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 xml:space="preserve">5. Сертификат о прохождении курса Модуль  </w:t>
            </w:r>
            <w:r w:rsidRPr="00DB4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, «Понимать детей». 75 ч. Июнь 2017.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Удостоверение о повышении квалификации 342405514037 № 1292 от 24.05.2017 г. «Воспитание и обучение детей с расстройствами аутистического спектра в условиях реализации ФГОС» 144 ч. АНО ДПО «ВГАППССС».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7. Прохождение научной стажировки в Санкт-Петербургском Государственном Университете. Кафедра психического здоровья и раннего сопровождения детей и родителей с 01.02.2016 г. по 09.02.2016 г. (Договор №28-19-45 от 29.01.2016 г., приказ № 1361/3 от 08.02.2016 г.).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У-2053/вн., 2014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«Организация работы с замещающими семьями». 72 ч. Академии повышения квалификации и профессиональной переподготовки работников образования.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 НОУ «Институт специальной педагогики и психологии» «Нарушение родительской привязанности и ее коррекция у детей».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Аутлева Фатима Аскарбиевна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Филолог. Преподаватель английского языка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май 2015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№012943 от 16.01.2015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«</w:t>
            </w:r>
            <w:r w:rsidRPr="00DB4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InterationalexamsinELT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» 2017 г.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БгуашеваЗараКаплановна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Специальные образовательные программы для детей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адыгейский язык и литература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012400828518 №1450 от 25.04.2014 г. «Современные технологии реализации многоуровневого образования: активные и интерактивные формы организации учебного процесса в условиях ФГОС»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краткосрочном повышении квалификации № 016-18 ОТ 14.04.2018 г. «Урок в системно-деятельностном и задачно-проблемном подходах в условиях ФГОС» 36 ч. Ассоциация специалистов развивающего обучения «Маро».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Буркова Любовь Леонидовна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Информационные технологии</w:t>
            </w:r>
            <w:r w:rsidRPr="00DB45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профессиональной деятельности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ИКТ в специальном образовании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Формирование математических представлений у детей с ОВЗ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физика и математика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 Удостоверение о краткосрочном повышении квалификации № 013-18 от 14.04.2018 г. «Урок в системно-деятельностном и задачно-проблемном подходах в условиях ФГОС» 36 ч. Ассоциация специалистов развивающего обучения «Маро».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012405034331 №2089 от 17.01.2017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19213 от 10.07.2016 г. «Социальное предпринимательство на Северном Кавказе: Эффективность межсекторного и сетевого взаимодействия»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ФГАОУ ВО «Северо-Кавказский федеральный университет».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408.15.14/4973 от 16.01.2015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БлягозАсиятНурбиевна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Теоретические и экспериментальные основы коррекционного образовательного процесса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Коррекционная педагогика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 детей с нарушением интеллекта, основы олигофренопедагогики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 лиц с нарушением слуха и зрения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адыгейского языка и литературы.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Логопедия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литература, адыгейский язык и литература.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«Развитие личности бакалавра в рамках реализации компетентного подхода» 15-16 мая 2015 г.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Берсирова Ася Казбековна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Психология детей дошкольного и младшего школьного возраста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Основы педиатрии и гигиены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Психогенетика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Арт-терапия и арт-педагогика в специальном образовании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Невропатология и психиатрия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Врач.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Медико-профилактическое дело.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342406083391 № 2990 от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11.09.2017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«Психолого- педагогическое сопровождение образования лиц с ограниченными возможностями здоровья» 512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АНО ДПО «ВГАППССС»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342406084968 №1987 от 30.08.2017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«Судебная и внесудебная психологическая экспертиза детско- родительских отношений» 144 ч. АНО ДПО «ВГАППССС»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Сертификат 0002006 «Тест Роршаха по Интегративной системе Дж. Экспера» 144 ч. Институт тренинга и психодрамы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Сертификат от 20.11.2016 г. «Эмоциональные зависимости» 120 ч. Общество практикующих психологов «гештальт-подход».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5. Свидетельство № 37/2016 от 28.02.2016 г. «Детская психотерапия» 120 ч. Южнго-Российская Гильдия Психотерапии и Тренинга.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Сертификат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от 6.12.2015 г. «Символдрамма – основная ступень А1, А2, В1, В2» 120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Украинская общественная организация «Институт развития символдраммы и глубинной психологии».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7.  Удостоверение о повышении квалификации 14 0583278 № К0264/15 от 19.11.2015 г. «Психологическое консультирование в сексологии» 72 ч.  ЧОУ ВО «Институт специальной педагогики и психологии».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8. Сертификат от 06.2015 г. «Гештальт- терапия в работе с детьми»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«гештальт-подход».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9.Удостоверение о повышении квалификации  № 1642 от 24.06.2015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«Методология и методика научного исследования» 72 ч.,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10. Удостоверение о повышении квалификации № 408,15,14/4956 от 16.01.2015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«Использование электронных информационных ресурсов в организации научной деятельности». 72 ч., Северо-Кавказский научный центр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11. Удостоверение о краткосрочном повышении квалификации № 1261, 2013 г. «Теория и практика формирования культуры здоровья». 72 ч., ФГБОУ ВО АГУ.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Брантова Фатимет Султановна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DB45E5">
              <w:rPr>
                <w:rFonts w:ascii="Times New Roman" w:hAnsi="Times New Roman" w:cs="Times New Roman"/>
                <w:kern w:val="2"/>
                <w:sz w:val="20"/>
                <w:szCs w:val="20"/>
                <w:lang w:eastAsia="ar-SA"/>
              </w:rPr>
              <w:t>Психология развития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Возрастная психология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 девиантного поведения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 английского и немецкого языков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Английский и немецкий языки.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№ 012352 от 29.06.1991 г. «Практическая психология в системе народного образования». Психолог-практик в сфере народного образования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Бахова Анжела Пшимафовна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Менеджер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экономических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Менеджмент.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012405120060 № 2231 от 15.01.2018 г. ««Создание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012405120009 № 2185 от 4.10.2017 г. «Формирование организационной культуры студентов в условиях современного университетского комплекса» 72 ч.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012819 № 408.15.14/4936 от 16.01.2015 г. ««Использование электронных информационных ресурсов в организации научной деятельности» 72 ч.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012400828523 №1483 от 25.06.2014 г. «Современные технологии реализации многоуровневого образования: контрольгл-оценочные средства, активные и интерактивные формы организации учебного процесса в условиях ФГОС»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ФГБОУ ВО АГУ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Богус Мира Бечмизовна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Теория обучения и воспитания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Педагогические технологии работы с детьми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классов, адыгейского языка и литературы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Доктор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обучения.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632404481795 №0039/17-ДПОпп_ф от 11.04.2017 г. «Преподаватель высшей школы» 540 ч. Самарский центр электронного обучения (АНО ДПО «СЦЭО»).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. Удостоверение о повышении квалификации 012400828741 №1695 от 29.06.2015 г. «Создание и использование электронных образовательных ресурсов в профессиональной деятельности преподавателя ваза»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012847 №408.15.14/4964 от 16,01.2015 г. «Использование электронных информационных ресурсов в организации научной деятельности» 72 ч. ЮФУ.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Багова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Ляна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Левовна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Проблемы региональной экологии Адыгеи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биологии и химии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Биология и химия.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 Удостоверение о повышении квалификации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012400828511  от 15.01.2014 г.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«Межкультурный диалог как ресурс формирования гражданского самосознания и толерантности в вузе»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 ч.,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 Удостоверение о повышении квалификации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180000716436 от 09.12.2017 г.</w:t>
            </w:r>
          </w:p>
          <w:p w:rsidR="00215DF1" w:rsidRPr="00DB45E5" w:rsidRDefault="00215DF1" w:rsidP="00DB45E5">
            <w:pPr>
              <w:framePr w:hSpace="180" w:wrap="auto" w:vAnchor="text" w:hAnchor="margin" w:y="-52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ФГАОУ ВО «Крымский федеральный университет имени В.И.Вернадского».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Бурыкина Людмила Васильевна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Историк, преподаватель истории и обществоведения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исторических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История.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№012408365233 от 30.05.2018 г. 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012405119992 № 2168 от 7.06.2017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 Удостоверение о повышении квалификации 012400828823 №1775 от 15.03.2016 г. «Применение дистанционных образовательных технологий в вузе» 72 ч. ФГБОУ ВО АГУ.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Вержбитская Елена Григорьевна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Учитель музыки и пения.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Музыка и пение.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История.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012408365238 №2648 от 1.11.2018 г. «Психолого- педагогические аспекты создания условий для формирования образовательных компетенций иностранных обучающихся в вузе» 72 ч.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013302 №408.15.14/4824 от 16.01.2015 г. 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012400828548 № 1508 от 20.05.2014 г. «Методология и методика научного исследования»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011763 № 454.00-66/07 от 12.12.2014 г. « Система управления качеством работы диссертационных советов» 36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ФГФО УВО «ЮФУ».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ЕвтыховаНафисет Муратовна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012405034336 №2094 от 17.01.2017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012857 №408.15.14/4974 от 16.01.2015 г. 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012400828545 №1505 от 20.05.2014 г. «Методология и методика научного исследования» 72 ч. ФГБОУ ВО АГУ.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ЖажеваДариетДолетчериевна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Доцент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Преодоление коммуникативных барьеров у лиц с ОВЗ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Лингвистические основы языкового образования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 детей с нарушением речи, основы логопедии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Русский язык и литература, адыгейский язык и литература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1. Удостоверение о повышении квалификации № 012405120076 от 15.01.2018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180000716441 от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09.12.2017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ФГАОУ ВО «Крымский федеральный университет имени В.И.Вернадского»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Удостоверение о повышении квалификации № 012405120076 от 15.01.2018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 Удостоверение о повышении квалификации 012408365289 №2700 от 3.12.2018 г. «Оказание первой помощи пострадавшему в образовательном учреждении» 32 ч.ФГБОУ ВО АГУ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Кошанская Анжелика Геннадьевна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Клиническая психология детей и подростков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Теория и методика патопсихологического и нейропсихологического обследования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 Диплом о профессиональной переподготовке 7827 00016497 №553 от 29.10.2018 г. по специальности «Медицинская (клиническая) психология» 1864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ФГБУ «Национальный медицинскай исследовательский центр психиатрии и неврологии им. В.М. Бехтерева»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 Удостоверение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№ 27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от 8.05.2007 г. присуждена «первая»  квалификационная категория по специальности «Психология»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3.Удостоверение о повышении квалификации №24340 от 10.12.2016 г. «Медицинская психология и психотерапия» 216 ч. ФГБОУ ВО «Северо-Западный государственный медицинский университет им. И.И. Мечникова»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Свидетельство о повышении квалификации № 1402 от 24.05.2015 г. «Психотерапевтическаякинезиология» 160 ч. Институт повышения квалификации ОППЛ.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5. Сертификат № 0314-250 от 9.03.2014 г. «Эриксоновская терапия и гипноз» (базовые техники эриксоновского гипноза, косвенное внушение, использование метафор, гипнотическое изменение когнитивных и перцептивных процессов, гипноанализ.Терапия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Кагазежев  Мурат Нурбиевич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Качественные и количественные методы в психолого-педагогических исследованиях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№ 772401520861 от 27.10.2016 г. «Управление в сфере образования» 120 Ч. ФГБОУ ВО «Российская академия народного хозяйства и государственной службы при Президенте Российской Федерации» 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КазиеваЗарема Магометовна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Воспитатель в дошкольных учреждениях со специализацией: воспитатель в национальных дошкольных учреждениях.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Учитель начальных классов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1.Дошкольное воспитание..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Педагогика и методика начального образования.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012844 №408.15.14/4961 от 16.01.2015 г. ««Использование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№014-18 от 14.04.2018 г. ««Урок в системно-деятельностном и задачно-проблемном  подходах в условиях ФГОС» 36ч. Открытый институт «Развивающее образование».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Мирза Мурат Юнусович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Волейбол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Лечебная физическая культура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Общая физическая и профессионально-прикладная подготовка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Преподаватель безопасности жизнедеятельности и физической культуры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Безопасность жизнедеятельности и физическая культура.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012877 №408.15.14/4994 от 16.01.2015 г. 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Нагой Анжела Аслановна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Преподаватель мировой и отечественной культуры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культурологии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Культурология.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Петрова Нина Васильевна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Социальная психология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1.Преподаватель педагогики и психологии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Логопед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1.Педагогика и психология дошкольника.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2.Логопедия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Свидетельство  «Социальная психология 72 ч.  От 28.09.2018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Панеш Бэла Хамзетовна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Концепции современного естествознания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об окружающем мире у детей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Здоровьесберегающие технологии в реабилитации детей с ОВЗ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Биология и химия.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012400828723 №1677 от 22.06.2015 г. «Применение дистанционных образовательных технологий в вузе»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012854 №408.15.14/4971 от 16.01.2015 г. «Использование электронных информационных ресурсов в организации научной деятельности» 72 ч.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 xml:space="preserve">3. Удостоверение о повышении квалификации 012408365234 №2645 от 1.11.2018 г. «Психолого-педагогические аспекты создания условий для формирования образовательных компетенций иностранных обучающихся в вузе» 72 ч. 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Силантьев Михаил Николаевич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Декан факультета естествознания, доцент.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Анатомия и возрастная физиология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Географ, преподаватель географии и биологии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биологических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География.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77ПК16000084 №0084 от 28.04.2016 г. «Менеджмент и экономика образовательной организации высшего образования. Специальный курс повышения квалификации» 72 ч. МИПК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012400828564 №1524 от 1.09.2014 г. «Создание и использование электронных образовательных ресурсов в профессиональной деятельности преподавателя вуза» 72 ч.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772400505913 №1255 от 15.01.2014 г. «Практические вопросы организации и осуществления образовательной деятельности по дополнительным профессиональным программам в связи со вступлением в силу 273-ФЗ от 29.12.12 «Об образовании в Российской Федерации» и подзаконных актов» 150 ч. ФГБОУ ДПО «Институт развития дополнительного профессионального образования»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Уракова Фатима Каплановна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Заведующая, профессор кафедры</w:t>
            </w:r>
            <w:r w:rsidRPr="00DB45E5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русского языка и методики преподавания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Русский язык и культура речи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Коммуникативно-речевая компетентность педагогика-психолога в специальном и инклюзивном образовании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Учитель начальных классов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Доктор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Педагогика и методика начального обучения.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1. Удостоверение о повышении квалификации 012408365235 № 2646 от 1.11.2018 г. 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 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№ 012400828657» от 25.01.2015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«Создание и использование электронных образовательных ресурсов в профессиональной деятельности преподавателя вуза» 72 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АГУ.</w:t>
            </w:r>
            <w:bookmarkStart w:id="0" w:name="_GoBack"/>
            <w:bookmarkEnd w:id="0"/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Христич Елена Никифоровна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Старший преподаватель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Конфликтология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Психолого-педагогическое консультирование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биологии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Биология.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переподготовке ДВП № 253640 от 30.06.1994 г. Рег. номер № 504. «Практическая психология».  Присвоена квалификация «Психолог- практик».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2.Сертификат от 27.05.2018 г. «Нейрофизиология травмы. Терапия травмы в модели ДПДГ и гештальт-подходе» 40 ч. Общество практикующих психологов «гештальт-подход».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772406874021 № 545 от 04.05.2018 г. «Клиническая психология в репродуктивных процессах. Социально –психологическое сопровождение беременности и родов» 144 ч. АНО «НИИДПО».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612400226746 № 549 от 31.03.2017 г. «Проективные методы диагностики: тест Роршаха по интегративной системе Д.Экснера». ЮРГИ.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5. Сертификат орт 20.11.2016 г. «Эмоциональные зависимости» 120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Общество практикующих психологов «гештальт-подход».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Сертификат от 25.09.2016 г. «Базовые темы нарративного подхода, практика в работе с образами и метафорами»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ins w:id="1" w:author="LENA" w:date="2018-10-29T09:29:00Z"/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7. Свидетельство №27/2016 от 28.02.2016 г. «Детская психотерапия» 120 ч. Южно-Российская Гильдия Психотерапии и Тренинга.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8. Сертификат о повышении квалификации № 004347 от 6.12.2015 г. «Символдрамма – основная ступень А1, А2, В1, В2» 120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Украинская общественная организация «Институт развития символдраммы и глубинной психологии».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9.  Свидетельство о повышении квалификации № 006769 от 29.11.2015 г. «Методы арттерапии в работе с детьми» 60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Южно-Российская Гильдия Психотерапии и Тренинга.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10. Удостоверение о повышении квалификации 772401879329 от 30.01.2015 г. Рег. номер № 1111. «Использование метафорических ассоциативных карт в коррекции психотравмирующих эмоциаональных состояний». 120ч.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НОУ «Институт позитивных технологий и консалдинга».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ХамуковаБэллаХасамбиевна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Толерантность в поликультурной среде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Профессиональная этика в психолого-педагогической деятельности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образования.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0124051200111 №2282 от 28.12.2017 г. «Формирование организационной культуры студентов в условиях современного университетского комплекса» 72 ч.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180000716463 №45-05-17-427ППК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ФГАОУ ВО «Крымский федеральный университет им. В.И. Вернадского».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ind w:left="360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012400828658 № 1613 от 25.01.2015 г.  «Создание и использование электронных образовательных ресурсов в профессиональной деятельности преподавателя вуза» 72 ч.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012846 № 408.15.14/4963 от 16.01.2015 г. «Использование электронных информационных ресурсов в организации научной деятельности» 72 ч. ЮФУ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Хапачева Сара Муратовна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психология инклюзивного образования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Психолого-педагогическая реабилитация и социальная адаптация лиц с ОВЗ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Проектирование и разработка индивидуальных образовательных маршрутов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Тьюторство в системе специального и инклюзивного образования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методика начального обучения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Свидетельство о повышении квалификации от 29.12.2006 г. «Современные информационные технологии» 120 ч.</w:t>
            </w: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2. Удостоверение о повышении квалификации 012400828495 от 25.04.2014 г. «Современные технологии реализации многоуровневого образования, активные и интерактивные формы организации учебного процесса в условиях ФГОС» 72 ч.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3. Удостоверение о повышении квалификации 012400828659 № 1614 от 25.01.2015 г. «Создание и использование электронных образовательных ресурсов в профессиональной деятельности преподавателя вуза»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72 ч. ФГБОУ ВО АГУ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4. Удостоверение о повышении квалификации 012849 № 408.15.14./4966 от 16.01.2015 г. «Использование электронных информационных ресурсов в организации научной деятельности» 72 ч. 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Северо-Кавказский научный центр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5. Удостоверение о повышении квалификации 180000716464 № 45-05-17-428 ППК от 9.12.2017 г. 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образования" 72 ». Гуманитарно- педагогическая академия (филиал) ФГАОУ ВО «Крымский федеральный университет им. В.И. Вернадского».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6. Удостоверение о повышении квалификации 012405120025 №2195 от 4.10.2017 г. «Формирование организационной культуры студентов в условиях современного университетского комплекса»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ФГБОУ ВО АГУ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ХурумРазиетЮнусовна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Современные информационные технологии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Учитель физики и математики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Физика и математика.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012400828677 №1631 от 18.02.2015 г. «Современные образовательные технологии реализации многоуровневого образования: контрольно- оценочные средства, активные и интерактивные формы организации учебного процесса в условиях ФГОС»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 Удостоверение о повышении квалификации 012789 №408.15.14/4906 от 16.01.2015 г. ««Использование электронных информационных ресурсов в организации научной деятельности»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72 ч. ФГФО УВО «ЮФУ».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Цергой Тереза Александровна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Введение в психолого-педагогическую деятельность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психологических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Практическая психология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180000716465 №45-05-17-429ППК от 9.12.2017 г. «Организация обучения и социально-песихологического сопровождения обучающихся с инвалидностью и ОВЗ в образовательной организации высшего образования» 72 ч. ФГАОУ ВО «Крымский федеральный университет им. В.И. Вернадского»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012405120005 №2181 от 7.07.2017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013328 №408.15.14/4850 от 16.01.2015 г. «Использование электронных информационных ресурсов в организации научной деятельности» 72 ч. Северо-Кавказский научный центр высшей школы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012400828537 №1497 от 25.06.2014 г. «Современные технологии реализации многоуровневого образования: контрольно- оценочные средства, активные и интерактивные формы организации учебного процесса в условиях ФГОС» 72 ч. ФГБОУ ВО АГУ.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Цеева Лидия Хусеновна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Теория и методика игры в условиях специального и инклюзивного образования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Учитель начальных классов.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2.Учитель русского языка и литературы, адыгейского языка и литературы.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Русский язык и литература, адыгейский язык и литература.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Шавернева Юлия Юрьевна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Психолого-педагогическая диагностика развития лиц с ОВЗ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 образование, специалитет,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дошкольная педагогика и психология.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012404391226 №1922 от 11.02.2017 г. «Психология»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612400226747 № 550 от 31.02.2017 г. «Проективные методы психодиагностики: тест Роршаха по интегративной системе Д.Экспера» 144 ч. ЮРГИ.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Сертификат №0615-18 от 14.06.2015 г. «Избранные техники гипноза» 30 ч. Институт групповой и семейной психологии и психотерапии.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Программа долгосрочного обучения «Когнитивно-поведенческая психотерапия» (продолжается обучение):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Семинар «Когнетивно-поведенческая терапия зависимого поведения» 20ч.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«Основы поведенческой терапии: теория и практика « 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«КПР тревожных расстройств паническое расстройство агорафобия, социофобия и др» 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«Когнетивная терапия Аарона Бека» 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5. «Основы когнетивно-поведенческой психотерапии теория и практика» 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 «Введение в терапию, терапевтические отношения» 20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5. Свидетельство от 27.06.2017 г. «Психотерапия, практическая психология и психологическое консультирование современности: вызовы эпохи» 72 ч. Общероссийская профессиональная психотерапевтическая лига.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 Свидетельство от 03.05.2015 г. «</w:t>
            </w:r>
            <w:r w:rsidRPr="00DB4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конгресс,</w:t>
            </w:r>
            <w:r w:rsidRPr="00DB45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декадник в Крыму» 72 ч. Общероссийская профессиональная психотерапевтическая лига.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7. Удостоверение о повышении квалификации 012400828709 № 1663 от 24.06.2015 г. «Методология и методика научного исследования».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012841 Рег. номер № 408.1514/4958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9. Сертификат № 0410-44 от 4.04.2010 г. «Эриксоновская терапия и гипноз»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(базовые техники эриксоновского гипноза , косвенное внушение, использование метафор, гипнотическое изменение когнитивных и перцептивных процессов, гипноанализ. Терапия развития, возрастная регрессия и временная прогрессия)   180 ч. Институт групповой и семейной психологии и психотерапии.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ШаовАсфарАскерович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Профессор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Философия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Социология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Экономист.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Социолог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Доктор философских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1.Социальное планирование, Экономика.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2.Социология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«Роль и место гражданской идентичности в укреплении российской государственности», 2016.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Социальные сети и их роль в воспитании молодежи и радикализации исламской религии, 2017.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ШхахутоваЗаремаЗоревна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Нормативно-правовое обеспечение специального и инклюзивного образования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Психологическая служба в специальном и инклюзивном образовании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Организация дистанционного образования лиц с ОВЗ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Воспитатель в дошкольных учреждениях  со специализацией: воспитатель в национальных (адыгейских) дошкольных учреждениях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Преподаватель дошкольной педагогики и психологии. Методист по дошкольному воспитанию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педагогических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 Дошкольное воспитание.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Педагогика и психология дошкольная;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Диплом о профессиональной переподготовке № 342406083427 от 11.09.2017 г «Специальное (дефектологическое) образование. Психолого-педагогическое сопровождение образования лиц с ограниченными возможностями здоровья» 512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Диплом о профессиональной переподготовке № 012404391227 от 11.02.2017 г. «Психология» 668 ч.,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повышении квалификации № 342406626492 от 01.02.2018 г. «Информационные технологии в логопедической работе с лицами с ОВЗ в современных условиях образования»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144 ч. АНО ДПО «ВГАППССС»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4. Удостоверение о повышении квалификации № 012400828665 от  25.01.2015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5. </w:t>
            </w: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Удостоверение о повышении квалификации ЮФУ № 012843: «Использование электронных информационных ресурсов в организации научной деятельности»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6.  Удостоверение о повышении квалификации № 180000716469 от 9.12.2017 г.«Организация обучения и социально-психологического сопровождения обучающихся с инвалидностью и ОВЗ в образовательной организации высшего образования» 72 час.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7. 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«Психолого-педагогические аспекты создания условий для формирования образовательных компетенций иностранных обучающихся в ВУЗе» 72 ч., Майкоп, 2018 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8. Удостоверение о повышении квалификации № 012400828499 от 25.04.2014 г.«Современные технологии реализации многоуровневого образования: активные и интерактивные формы организации учебного процесса в условиях ФГОС»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9. Удостоверение о повышении квалификации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«Организация и проведение независимой оценки качества образования в вузе» (программа Шаровой Е.И.) Майкоп, 2018 г., 72 час.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ШхумишховаАсият Руслановна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Преподаватель немецкого и французского языков.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Лингвистика. Магистр.</w:t>
            </w: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Теория и методика преподавания иностранных языков и культур.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Лингвистика.</w:t>
            </w: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15DF1" w:rsidRPr="00DB45E5">
        <w:tc>
          <w:tcPr>
            <w:tcW w:w="138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Юрина Алла Анатольевна</w:t>
            </w:r>
          </w:p>
        </w:tc>
        <w:tc>
          <w:tcPr>
            <w:tcW w:w="141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417" w:type="dxa"/>
          </w:tcPr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Общая и экспериментальная психология</w:t>
            </w:r>
          </w:p>
          <w:p w:rsidR="00215DF1" w:rsidRPr="00DB45E5" w:rsidRDefault="00215DF1" w:rsidP="00DB4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«Психологические особенности и профессиональная ориентация подростков с ограниченными возможностями здоровья»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</w:tc>
        <w:tc>
          <w:tcPr>
            <w:tcW w:w="1843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Учитель русского языка и литературы.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Психолог.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1134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1559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 Русский язык и литература.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Психология.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1. Удостоверение о повышении квалификации 012405120070 № 2265 от 15.01.18 г. «Создание и использование электронных образовательных ресурсов в профессиональной деятельности преподавателя вуза» 72 ч. ФГБОУ ВО АГУ.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2. Удостоверение о повышении квалификации №012840 Рег. номер № 408.15.14/4957 от 16.01.2015 г. «Использование Электронных информационных ресурсов в организации научной деятельности» 72 ч. Северо-Кавказский научный центр ЮФУ.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3. Удостоверение о краткосрочном повышении квалификации № 1228 от 27.06.2013 г. «Методология и методика научного исследования» 72 ч.</w:t>
            </w:r>
          </w:p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ФГБОУ ВО АГУ.</w:t>
            </w:r>
          </w:p>
        </w:tc>
        <w:tc>
          <w:tcPr>
            <w:tcW w:w="850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8" w:type="dxa"/>
          </w:tcPr>
          <w:p w:rsidR="00215DF1" w:rsidRPr="00DB45E5" w:rsidRDefault="00215DF1" w:rsidP="00DB4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5E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215DF1" w:rsidRPr="00E203CE" w:rsidRDefault="00215DF1">
      <w:pPr>
        <w:rPr>
          <w:rFonts w:ascii="Times New Roman" w:hAnsi="Times New Roman" w:cs="Times New Roman"/>
        </w:rPr>
      </w:pPr>
    </w:p>
    <w:sectPr w:rsidR="00215DF1" w:rsidRPr="00E203CE" w:rsidSect="00E203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DF1" w:rsidRDefault="00215DF1" w:rsidP="00E203CE">
      <w:pPr>
        <w:spacing w:after="0" w:line="240" w:lineRule="auto"/>
      </w:pPr>
      <w:r>
        <w:separator/>
      </w:r>
    </w:p>
  </w:endnote>
  <w:endnote w:type="continuationSeparator" w:id="1">
    <w:p w:rsidR="00215DF1" w:rsidRDefault="00215DF1" w:rsidP="00E2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DF1" w:rsidRDefault="00215DF1" w:rsidP="00E203CE">
      <w:pPr>
        <w:spacing w:after="0" w:line="240" w:lineRule="auto"/>
      </w:pPr>
      <w:r>
        <w:separator/>
      </w:r>
    </w:p>
  </w:footnote>
  <w:footnote w:type="continuationSeparator" w:id="1">
    <w:p w:rsidR="00215DF1" w:rsidRDefault="00215DF1" w:rsidP="00E20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2CF"/>
    <w:rsid w:val="00055604"/>
    <w:rsid w:val="00055716"/>
    <w:rsid w:val="00122871"/>
    <w:rsid w:val="00215DF1"/>
    <w:rsid w:val="00281B84"/>
    <w:rsid w:val="0028659E"/>
    <w:rsid w:val="002E1CC8"/>
    <w:rsid w:val="002E738E"/>
    <w:rsid w:val="00306D07"/>
    <w:rsid w:val="00334D9D"/>
    <w:rsid w:val="00352296"/>
    <w:rsid w:val="003D1ECE"/>
    <w:rsid w:val="004121A5"/>
    <w:rsid w:val="004140D0"/>
    <w:rsid w:val="00434850"/>
    <w:rsid w:val="00456969"/>
    <w:rsid w:val="0047481F"/>
    <w:rsid w:val="00496E76"/>
    <w:rsid w:val="004C149D"/>
    <w:rsid w:val="004C4CBE"/>
    <w:rsid w:val="004C6011"/>
    <w:rsid w:val="0057446F"/>
    <w:rsid w:val="005A3BAD"/>
    <w:rsid w:val="005E1293"/>
    <w:rsid w:val="005F21A7"/>
    <w:rsid w:val="007761B7"/>
    <w:rsid w:val="007E090F"/>
    <w:rsid w:val="00830456"/>
    <w:rsid w:val="008566E2"/>
    <w:rsid w:val="008759C6"/>
    <w:rsid w:val="00904A45"/>
    <w:rsid w:val="00935ADE"/>
    <w:rsid w:val="009B0DB5"/>
    <w:rsid w:val="00A0290B"/>
    <w:rsid w:val="00A15DD2"/>
    <w:rsid w:val="00A47251"/>
    <w:rsid w:val="00C01EBE"/>
    <w:rsid w:val="00C025E7"/>
    <w:rsid w:val="00C42DCC"/>
    <w:rsid w:val="00CD55D4"/>
    <w:rsid w:val="00D915C7"/>
    <w:rsid w:val="00DB45E5"/>
    <w:rsid w:val="00E203CE"/>
    <w:rsid w:val="00E27B57"/>
    <w:rsid w:val="00E75312"/>
    <w:rsid w:val="00ED19CD"/>
    <w:rsid w:val="00ED5B15"/>
    <w:rsid w:val="00EF3EBF"/>
    <w:rsid w:val="00EF7E76"/>
    <w:rsid w:val="00F172CF"/>
    <w:rsid w:val="00FD22AA"/>
    <w:rsid w:val="00FD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EC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03C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659E"/>
    <w:pPr>
      <w:ind w:left="720"/>
    </w:pPr>
  </w:style>
  <w:style w:type="character" w:styleId="Strong">
    <w:name w:val="Strong"/>
    <w:basedOn w:val="DefaultParagraphFont"/>
    <w:uiPriority w:val="99"/>
    <w:qFormat/>
    <w:rsid w:val="00FD22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16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</TotalTime>
  <Pages>44</Pages>
  <Words>5255</Words>
  <Characters>29954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AGU-137</cp:lastModifiedBy>
  <cp:revision>34</cp:revision>
  <dcterms:created xsi:type="dcterms:W3CDTF">2018-12-12T08:05:00Z</dcterms:created>
  <dcterms:modified xsi:type="dcterms:W3CDTF">2018-12-18T11:35:00Z</dcterms:modified>
</cp:coreProperties>
</file>